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A687A" w14:textId="77777777" w:rsidR="00130505" w:rsidRPr="00B26829" w:rsidRDefault="00130505" w:rsidP="00130505">
      <w:pPr>
        <w:spacing w:after="200" w:line="276" w:lineRule="auto"/>
        <w:rPr>
          <w:b/>
          <w:color w:val="002060"/>
          <w:szCs w:val="22"/>
          <w:lang w:val="el-GR"/>
        </w:rPr>
      </w:pPr>
      <w:bookmarkStart w:id="0" w:name="_Toc92877446"/>
      <w:bookmarkStart w:id="1" w:name="_Toc170390570"/>
      <w:r w:rsidRPr="00463C59">
        <w:rPr>
          <w:b/>
          <w:color w:val="002060"/>
          <w:szCs w:val="22"/>
          <w:lang w:val="el-GR"/>
        </w:rPr>
        <w:t>ΚΕΦΑΛΑΙΟ Γ: ΠΙΝΑΚΑΣ ΣΥΜΜΟΡΦΩΣΗΣ ΤΕΧΝΙΚΩΝ ΠΡΟΔΙΑΓΡΑΦΩΝ</w:t>
      </w:r>
      <w:bookmarkEnd w:id="0"/>
      <w:bookmarkEnd w:id="1"/>
      <w:r w:rsidRPr="00463C59">
        <w:rPr>
          <w:b/>
          <w:color w:val="002060"/>
          <w:szCs w:val="22"/>
          <w:lang w:val="el-GR"/>
        </w:rPr>
        <w:t xml:space="preserve"> </w:t>
      </w:r>
    </w:p>
    <w:p w14:paraId="75870C66" w14:textId="77777777" w:rsidR="00130505" w:rsidRPr="003B7EBC" w:rsidRDefault="00130505" w:rsidP="00130505">
      <w:pPr>
        <w:autoSpaceDE w:val="0"/>
        <w:autoSpaceDN w:val="0"/>
        <w:adjustRightInd w:val="0"/>
        <w:spacing w:before="120" w:line="23" w:lineRule="atLeast"/>
        <w:rPr>
          <w:color w:val="000000"/>
          <w:szCs w:val="22"/>
          <w:lang w:val="el-GR"/>
        </w:rPr>
      </w:pPr>
      <w:r w:rsidRPr="003B7EBC">
        <w:rPr>
          <w:b/>
          <w:color w:val="000000"/>
          <w:szCs w:val="22"/>
          <w:lang w:val="el-GR"/>
        </w:rPr>
        <w:t>Οι υποψήφιοι πρέπει να συμπληρώσουν επί ποινή αποκλεισμού</w:t>
      </w:r>
      <w:r w:rsidRPr="003B7EBC">
        <w:rPr>
          <w:color w:val="000000"/>
          <w:szCs w:val="22"/>
          <w:lang w:val="el-GR"/>
        </w:rPr>
        <w:t xml:space="preserve"> τον Πίνακα που ακολουθεί και να συμπεριλάβουν τον αντίστοιχο πίνακα στην Τεχνική Προσφορά. </w:t>
      </w:r>
    </w:p>
    <w:p w14:paraId="58F39D77" w14:textId="77777777" w:rsidR="00130505" w:rsidRPr="003B7EBC" w:rsidRDefault="00130505" w:rsidP="00130505">
      <w:pPr>
        <w:autoSpaceDE w:val="0"/>
        <w:autoSpaceDN w:val="0"/>
        <w:adjustRightInd w:val="0"/>
        <w:spacing w:before="120" w:line="23" w:lineRule="atLeast"/>
        <w:rPr>
          <w:color w:val="000000"/>
          <w:szCs w:val="22"/>
          <w:lang w:val="el-GR"/>
        </w:rPr>
      </w:pPr>
      <w:r w:rsidRPr="003B7EBC">
        <w:rPr>
          <w:b/>
          <w:color w:val="000000"/>
          <w:szCs w:val="22"/>
          <w:lang w:val="el-GR"/>
        </w:rPr>
        <w:t>Ο παρακάτω Πίνακας, συμπληρωμένος από τους υποψηφίους, αποτελεί αναπόσπαστο μέρος της Τεχνικής Προσφοράς</w:t>
      </w:r>
      <w:r w:rsidRPr="003B7EBC">
        <w:rPr>
          <w:color w:val="000000"/>
          <w:szCs w:val="22"/>
          <w:lang w:val="el-GR"/>
        </w:rPr>
        <w:t xml:space="preserve">. </w:t>
      </w:r>
    </w:p>
    <w:p w14:paraId="14ECB42D" w14:textId="77777777" w:rsidR="00130505" w:rsidRPr="003B7EBC" w:rsidRDefault="00130505" w:rsidP="00130505">
      <w:pPr>
        <w:autoSpaceDE w:val="0"/>
        <w:autoSpaceDN w:val="0"/>
        <w:adjustRightInd w:val="0"/>
        <w:spacing w:before="120" w:line="23" w:lineRule="atLeast"/>
        <w:rPr>
          <w:color w:val="000000"/>
          <w:szCs w:val="22"/>
          <w:lang w:val="el-GR"/>
        </w:rPr>
      </w:pPr>
      <w:r w:rsidRPr="003B7EBC">
        <w:rPr>
          <w:color w:val="000000"/>
          <w:szCs w:val="22"/>
          <w:lang w:val="el-GR"/>
        </w:rPr>
        <w:t>Η στήλη «</w:t>
      </w:r>
      <w:r w:rsidRPr="003B7EBC">
        <w:rPr>
          <w:b/>
          <w:color w:val="000000"/>
          <w:szCs w:val="22"/>
          <w:u w:val="single"/>
          <w:lang w:val="el-GR"/>
        </w:rPr>
        <w:t>ΑΠΑΙΤΗΣΗ</w:t>
      </w:r>
      <w:r w:rsidRPr="003B7EBC">
        <w:rPr>
          <w:color w:val="000000"/>
          <w:szCs w:val="22"/>
          <w:lang w:val="el-GR"/>
        </w:rPr>
        <w:t xml:space="preserve">» </w:t>
      </w:r>
      <w:r w:rsidRPr="003B7EBC">
        <w:rPr>
          <w:b/>
          <w:color w:val="000000"/>
          <w:szCs w:val="22"/>
          <w:lang w:val="el-GR"/>
        </w:rPr>
        <w:t>έχει συμπληρωθεί από την Αναθέτουσα αρχή με ΝΑΙ</w:t>
      </w:r>
      <w:r w:rsidRPr="003B7EBC">
        <w:rPr>
          <w:color w:val="000000"/>
          <w:szCs w:val="22"/>
          <w:lang w:val="el-GR"/>
        </w:rPr>
        <w:t xml:space="preserve"> για τις απαιτούμενες υπηρεσίες. </w:t>
      </w:r>
    </w:p>
    <w:p w14:paraId="57C8E2EF" w14:textId="77777777" w:rsidR="00130505" w:rsidRDefault="00130505" w:rsidP="00130505">
      <w:pPr>
        <w:autoSpaceDE w:val="0"/>
        <w:autoSpaceDN w:val="0"/>
        <w:adjustRightInd w:val="0"/>
        <w:spacing w:before="120" w:after="240" w:line="23" w:lineRule="atLeast"/>
        <w:rPr>
          <w:b/>
          <w:color w:val="000000"/>
          <w:szCs w:val="22"/>
          <w:lang w:val="el-GR"/>
        </w:rPr>
      </w:pPr>
      <w:r w:rsidRPr="003B7EBC">
        <w:rPr>
          <w:color w:val="000000"/>
          <w:szCs w:val="22"/>
          <w:lang w:val="el-GR"/>
        </w:rPr>
        <w:t>Η στήλη «</w:t>
      </w:r>
      <w:r w:rsidRPr="003B7EBC">
        <w:rPr>
          <w:b/>
          <w:color w:val="000000"/>
          <w:szCs w:val="22"/>
          <w:u w:val="single"/>
          <w:lang w:val="el-GR"/>
        </w:rPr>
        <w:t>ΑΠΑΝΤΗΣΗ</w:t>
      </w:r>
      <w:r w:rsidRPr="003B7EBC">
        <w:rPr>
          <w:color w:val="000000"/>
          <w:szCs w:val="22"/>
          <w:lang w:val="el-GR"/>
        </w:rPr>
        <w:t xml:space="preserve">» </w:t>
      </w:r>
      <w:r w:rsidRPr="003B7EBC">
        <w:rPr>
          <w:b/>
          <w:color w:val="000000"/>
          <w:szCs w:val="22"/>
          <w:lang w:val="el-GR"/>
        </w:rPr>
        <w:t>συμπληρώνεται από τους υποψηφίους με ΝΑΙ ή ΟΧΙ</w:t>
      </w:r>
      <w:r w:rsidRPr="003B7EBC">
        <w:rPr>
          <w:color w:val="000000"/>
          <w:szCs w:val="22"/>
          <w:lang w:val="el-GR"/>
        </w:rPr>
        <w:t xml:space="preserve">. </w:t>
      </w:r>
      <w:r w:rsidRPr="003B7EBC">
        <w:rPr>
          <w:rFonts w:eastAsia="Calibri"/>
          <w:color w:val="000000"/>
          <w:szCs w:val="22"/>
          <w:lang w:val="el-GR" w:eastAsia="en-US"/>
        </w:rPr>
        <w:t xml:space="preserve">Σημειώνεται ότι για όλες τις απαιτούμενες τεχνικές προδιαγραφές (γραμμές του Πίνακα Συμμόρφωσης) </w:t>
      </w:r>
      <w:r w:rsidRPr="003B7EBC">
        <w:rPr>
          <w:rFonts w:eastAsia="Calibri"/>
          <w:b/>
          <w:color w:val="000000"/>
          <w:szCs w:val="22"/>
          <w:lang w:val="el-GR" w:eastAsia="en-US"/>
        </w:rPr>
        <w:t>οι υποψήφιοι πρέπει να συμπληρώσουν απαραιτήτως ΝΑΙ στη στήλη ΑΠΑΝΤΗΣΗ διαφορετικά θα αποκλείονται</w:t>
      </w:r>
      <w:r w:rsidRPr="003B7EBC">
        <w:rPr>
          <w:rFonts w:eastAsia="Calibri"/>
          <w:color w:val="000000"/>
          <w:szCs w:val="22"/>
          <w:lang w:val="el-GR" w:eastAsia="en-US"/>
        </w:rPr>
        <w:t xml:space="preserve">. </w:t>
      </w:r>
      <w:r w:rsidRPr="003B7EBC">
        <w:rPr>
          <w:b/>
          <w:color w:val="000000"/>
          <w:szCs w:val="22"/>
          <w:lang w:val="el-GR"/>
        </w:rPr>
        <w:t>Σε περίπτωση που ένα κελί είναι ΚΕΝΟ θεωρείται ότι η απάντηση είναι ΟΧΙ</w:t>
      </w:r>
      <w:r>
        <w:rPr>
          <w:b/>
          <w:color w:val="000000"/>
          <w:szCs w:val="22"/>
          <w:lang w:val="el-GR"/>
        </w:rPr>
        <w:t>.</w:t>
      </w:r>
    </w:p>
    <w:tbl>
      <w:tblPr>
        <w:tblStyle w:val="ab"/>
        <w:tblW w:w="9196" w:type="dxa"/>
        <w:tblInd w:w="137" w:type="dxa"/>
        <w:tblLook w:val="04A0" w:firstRow="1" w:lastRow="0" w:firstColumn="1" w:lastColumn="0" w:noHBand="0" w:noVBand="1"/>
      </w:tblPr>
      <w:tblGrid>
        <w:gridCol w:w="578"/>
        <w:gridCol w:w="4335"/>
        <w:gridCol w:w="1288"/>
        <w:gridCol w:w="1401"/>
        <w:gridCol w:w="1594"/>
      </w:tblGrid>
      <w:tr w:rsidR="00130505" w:rsidRPr="0024037A" w14:paraId="11F09969" w14:textId="77777777" w:rsidTr="00FF6A97">
        <w:trPr>
          <w:trHeight w:val="558"/>
        </w:trPr>
        <w:tc>
          <w:tcPr>
            <w:tcW w:w="9196" w:type="dxa"/>
            <w:gridSpan w:val="5"/>
            <w:shd w:val="clear" w:color="auto" w:fill="215E99" w:themeFill="text2" w:themeFillTint="BF"/>
          </w:tcPr>
          <w:p w14:paraId="50B6DAB1" w14:textId="77777777" w:rsidR="00130505" w:rsidRPr="0024037A" w:rsidRDefault="00130505" w:rsidP="00FF6A97">
            <w:pPr>
              <w:tabs>
                <w:tab w:val="left" w:pos="2784"/>
              </w:tabs>
              <w:rPr>
                <w:b/>
                <w:bCs/>
              </w:rPr>
            </w:pPr>
            <w:r w:rsidRPr="00463C59">
              <w:rPr>
                <w:b/>
                <w:bCs/>
                <w:lang w:val="el-GR"/>
              </w:rPr>
              <w:tab/>
            </w:r>
            <w:r w:rsidRPr="0024037A">
              <w:rPr>
                <w:b/>
                <w:bCs/>
              </w:rPr>
              <w:t>ΠΙΝΑΚΑΣ ΣΥΜΜΟΡΦΩΣΗΣ</w:t>
            </w:r>
          </w:p>
        </w:tc>
      </w:tr>
      <w:tr w:rsidR="00130505" w:rsidRPr="0024037A" w14:paraId="229F5CBF" w14:textId="77777777" w:rsidTr="00FF6A97">
        <w:trPr>
          <w:trHeight w:val="424"/>
        </w:trPr>
        <w:tc>
          <w:tcPr>
            <w:tcW w:w="578" w:type="dxa"/>
            <w:shd w:val="clear" w:color="auto" w:fill="DAE9F7" w:themeFill="text2" w:themeFillTint="1A"/>
          </w:tcPr>
          <w:p w14:paraId="563A1434" w14:textId="77777777" w:rsidR="00130505" w:rsidRPr="0024037A" w:rsidRDefault="00130505" w:rsidP="00FF6A97">
            <w:pPr>
              <w:rPr>
                <w:b/>
                <w:bCs/>
              </w:rPr>
            </w:pPr>
            <w:r w:rsidRPr="0024037A">
              <w:rPr>
                <w:b/>
                <w:bCs/>
              </w:rPr>
              <w:t>Α/Α</w:t>
            </w:r>
          </w:p>
        </w:tc>
        <w:tc>
          <w:tcPr>
            <w:tcW w:w="3940" w:type="dxa"/>
            <w:shd w:val="clear" w:color="auto" w:fill="DAE9F7" w:themeFill="text2" w:themeFillTint="1A"/>
          </w:tcPr>
          <w:p w14:paraId="0D25FE8A" w14:textId="77777777" w:rsidR="00130505" w:rsidRPr="0024037A" w:rsidRDefault="00130505" w:rsidP="00FF6A97">
            <w:pPr>
              <w:rPr>
                <w:b/>
                <w:bCs/>
              </w:rPr>
            </w:pPr>
            <w:r w:rsidRPr="0024037A">
              <w:rPr>
                <w:b/>
                <w:bCs/>
              </w:rPr>
              <w:t>ΠΡΟΔΙΑΓΡΑΦΗ</w:t>
            </w:r>
          </w:p>
        </w:tc>
        <w:tc>
          <w:tcPr>
            <w:tcW w:w="1418" w:type="dxa"/>
            <w:shd w:val="clear" w:color="auto" w:fill="DAE9F7" w:themeFill="text2" w:themeFillTint="1A"/>
          </w:tcPr>
          <w:p w14:paraId="05A299FA" w14:textId="77777777" w:rsidR="00130505" w:rsidRPr="0024037A" w:rsidRDefault="00130505" w:rsidP="00FF6A97">
            <w:pPr>
              <w:rPr>
                <w:b/>
                <w:bCs/>
              </w:rPr>
            </w:pPr>
            <w:r w:rsidRPr="0024037A">
              <w:rPr>
                <w:b/>
                <w:bCs/>
              </w:rPr>
              <w:t>ΑΠΑΙΤΗΣΗ</w:t>
            </w:r>
          </w:p>
        </w:tc>
        <w:tc>
          <w:tcPr>
            <w:tcW w:w="1559" w:type="dxa"/>
            <w:shd w:val="clear" w:color="auto" w:fill="DAE9F7" w:themeFill="text2" w:themeFillTint="1A"/>
          </w:tcPr>
          <w:p w14:paraId="49F9B4E1" w14:textId="77777777" w:rsidR="00130505" w:rsidRPr="0024037A" w:rsidRDefault="00130505" w:rsidP="00FF6A97">
            <w:pPr>
              <w:jc w:val="center"/>
              <w:rPr>
                <w:b/>
                <w:bCs/>
              </w:rPr>
            </w:pPr>
            <w:r w:rsidRPr="0024037A">
              <w:rPr>
                <w:b/>
                <w:bCs/>
              </w:rPr>
              <w:t>ΑΠΑΝΤΗΣΗ</w:t>
            </w:r>
          </w:p>
        </w:tc>
        <w:tc>
          <w:tcPr>
            <w:tcW w:w="1701" w:type="dxa"/>
            <w:shd w:val="clear" w:color="auto" w:fill="DAE9F7" w:themeFill="text2" w:themeFillTint="1A"/>
          </w:tcPr>
          <w:p w14:paraId="0B9D0A43" w14:textId="77777777" w:rsidR="00130505" w:rsidRPr="0024037A" w:rsidRDefault="00130505" w:rsidP="00FF6A97">
            <w:pPr>
              <w:jc w:val="center"/>
              <w:rPr>
                <w:b/>
                <w:bCs/>
              </w:rPr>
            </w:pPr>
            <w:r w:rsidRPr="0024037A">
              <w:rPr>
                <w:b/>
                <w:bCs/>
              </w:rPr>
              <w:t>ΠΑΡΑΠΟΜΠΗ</w:t>
            </w:r>
          </w:p>
        </w:tc>
      </w:tr>
      <w:tr w:rsidR="00130505" w:rsidRPr="00130505" w14:paraId="287F6D66" w14:textId="77777777" w:rsidTr="00FF6A97">
        <w:trPr>
          <w:trHeight w:val="665"/>
        </w:trPr>
        <w:tc>
          <w:tcPr>
            <w:tcW w:w="578" w:type="dxa"/>
            <w:vAlign w:val="center"/>
          </w:tcPr>
          <w:p w14:paraId="56B5CBE6" w14:textId="77777777" w:rsidR="00130505" w:rsidRPr="0024037A" w:rsidRDefault="00130505" w:rsidP="00130505">
            <w:pPr>
              <w:pStyle w:val="a6"/>
              <w:numPr>
                <w:ilvl w:val="0"/>
                <w:numId w:val="1"/>
              </w:numPr>
              <w:suppressAutoHyphens w:val="0"/>
              <w:spacing w:after="0"/>
              <w:ind w:left="6" w:firstLine="0"/>
              <w:jc w:val="center"/>
              <w:rPr>
                <w:szCs w:val="22"/>
              </w:rPr>
            </w:pPr>
          </w:p>
        </w:tc>
        <w:tc>
          <w:tcPr>
            <w:tcW w:w="3940" w:type="dxa"/>
          </w:tcPr>
          <w:p w14:paraId="175C1F75" w14:textId="77777777" w:rsidR="00130505" w:rsidRPr="00463C59" w:rsidRDefault="00130505" w:rsidP="00FF6A97">
            <w:pPr>
              <w:pStyle w:val="aa"/>
              <w:spacing w:before="120" w:line="276" w:lineRule="auto"/>
              <w:rPr>
                <w:lang w:val="el-GR"/>
              </w:rPr>
            </w:pPr>
            <w:r>
              <w:rPr>
                <w:szCs w:val="22"/>
                <w:lang w:val="el-GR"/>
              </w:rPr>
              <w:t xml:space="preserve"> Ο Ανάδοχος θα ενημερώνεται εγγράφως </w:t>
            </w:r>
            <w:r w:rsidRPr="00027FDF">
              <w:rPr>
                <w:szCs w:val="22"/>
                <w:lang w:val="el-GR"/>
              </w:rPr>
              <w:t xml:space="preserve"> το αργότερο </w:t>
            </w:r>
            <w:r w:rsidRPr="00027FDF">
              <w:rPr>
                <w:b/>
                <w:szCs w:val="22"/>
                <w:lang w:val="el-GR"/>
              </w:rPr>
              <w:t>τρεις (3) ημέρες</w:t>
            </w:r>
            <w:r w:rsidRPr="00027FDF">
              <w:rPr>
                <w:szCs w:val="22"/>
                <w:lang w:val="el-GR"/>
              </w:rPr>
              <w:t xml:space="preserve"> πριν την έναρξη του εκπαιδευτικού προγράμματος ή του συνεδρίου. Με την ίδια ειδοποίηση ο ανάδοχος θα ενημερώνεται για την ακριβή ώρα έναρξης του προγράμματος ή του συνεδρίου. </w:t>
            </w:r>
            <w:r>
              <w:rPr>
                <w:szCs w:val="22"/>
                <w:lang w:val="el-GR"/>
              </w:rPr>
              <w:t>Ο τόπος και ο χρόνος διεξαγωγής των προγραμμάτων θα καθορίζεται  από το ΕΚΔΔΑ ανάλογα με τις υπηρεσιακές του ανάγκες.</w:t>
            </w:r>
          </w:p>
        </w:tc>
        <w:tc>
          <w:tcPr>
            <w:tcW w:w="1418" w:type="dxa"/>
          </w:tcPr>
          <w:p w14:paraId="442F8A5E" w14:textId="36594347" w:rsidR="00130505" w:rsidRPr="00463C59" w:rsidRDefault="00130505" w:rsidP="00FF6A97">
            <w:pPr>
              <w:jc w:val="center"/>
              <w:rPr>
                <w:szCs w:val="22"/>
                <w:lang w:val="el-GR"/>
              </w:rPr>
            </w:pPr>
            <w:r w:rsidRPr="0024037A">
              <w:rPr>
                <w:szCs w:val="22"/>
              </w:rPr>
              <w:t>ΝΑΙ</w:t>
            </w:r>
          </w:p>
        </w:tc>
        <w:tc>
          <w:tcPr>
            <w:tcW w:w="1559" w:type="dxa"/>
          </w:tcPr>
          <w:p w14:paraId="6EDC2132" w14:textId="77777777" w:rsidR="00130505" w:rsidRPr="00463C59" w:rsidRDefault="00130505" w:rsidP="00FF6A97">
            <w:pPr>
              <w:rPr>
                <w:szCs w:val="22"/>
                <w:lang w:val="el-GR"/>
              </w:rPr>
            </w:pPr>
          </w:p>
        </w:tc>
        <w:tc>
          <w:tcPr>
            <w:tcW w:w="1701" w:type="dxa"/>
          </w:tcPr>
          <w:p w14:paraId="0DF26E55" w14:textId="77777777" w:rsidR="00130505" w:rsidRPr="00463C59" w:rsidRDefault="00130505" w:rsidP="00FF6A97">
            <w:pPr>
              <w:rPr>
                <w:szCs w:val="22"/>
                <w:lang w:val="el-GR"/>
              </w:rPr>
            </w:pPr>
          </w:p>
        </w:tc>
      </w:tr>
      <w:tr w:rsidR="00130505" w:rsidRPr="00130505" w14:paraId="06566587" w14:textId="77777777" w:rsidTr="00FF6A97">
        <w:trPr>
          <w:trHeight w:val="892"/>
        </w:trPr>
        <w:tc>
          <w:tcPr>
            <w:tcW w:w="578" w:type="dxa"/>
          </w:tcPr>
          <w:p w14:paraId="3B94B693" w14:textId="77777777" w:rsidR="00130505" w:rsidRPr="00130505" w:rsidRDefault="00130505" w:rsidP="00130505">
            <w:pPr>
              <w:pStyle w:val="a6"/>
              <w:numPr>
                <w:ilvl w:val="0"/>
                <w:numId w:val="1"/>
              </w:numPr>
              <w:suppressAutoHyphens w:val="0"/>
              <w:spacing w:after="0"/>
              <w:ind w:left="6" w:firstLine="0"/>
              <w:jc w:val="center"/>
              <w:rPr>
                <w:szCs w:val="22"/>
                <w:lang w:val="el-GR"/>
              </w:rPr>
            </w:pPr>
          </w:p>
        </w:tc>
        <w:tc>
          <w:tcPr>
            <w:tcW w:w="0" w:type="auto"/>
          </w:tcPr>
          <w:p w14:paraId="532CFB0B" w14:textId="77777777" w:rsidR="00130505" w:rsidRPr="00DB2CB0" w:rsidRDefault="00130505" w:rsidP="00FF6A97">
            <w:pPr>
              <w:tabs>
                <w:tab w:val="left" w:pos="864"/>
                <w:tab w:val="left" w:pos="1008"/>
                <w:tab w:val="left" w:pos="1440"/>
                <w:tab w:val="left" w:pos="2160"/>
                <w:tab w:val="left" w:pos="2592"/>
                <w:tab w:val="left" w:pos="3024"/>
                <w:tab w:val="left" w:pos="4464"/>
                <w:tab w:val="left" w:pos="7056"/>
              </w:tabs>
              <w:suppressAutoHyphens w:val="0"/>
              <w:spacing w:before="120"/>
              <w:ind w:right="-149"/>
              <w:jc w:val="left"/>
              <w:rPr>
                <w:szCs w:val="22"/>
                <w:lang w:val="el-GR"/>
              </w:rPr>
            </w:pPr>
            <w:r>
              <w:rPr>
                <w:szCs w:val="22"/>
                <w:lang w:val="el-GR"/>
              </w:rPr>
              <w:t xml:space="preserve">Κάθε ώρα προγράμματος θα απασχολούνται ταυτόχρονα δύο (2) διερμηνείς. </w:t>
            </w:r>
          </w:p>
        </w:tc>
        <w:tc>
          <w:tcPr>
            <w:tcW w:w="1418" w:type="dxa"/>
          </w:tcPr>
          <w:p w14:paraId="7FA7C66F" w14:textId="1976D41C" w:rsidR="00130505" w:rsidRPr="00463C59" w:rsidRDefault="00130505" w:rsidP="00FF6A97">
            <w:pPr>
              <w:jc w:val="center"/>
              <w:rPr>
                <w:szCs w:val="22"/>
                <w:lang w:val="el-GR"/>
              </w:rPr>
            </w:pPr>
            <w:r w:rsidRPr="0024037A">
              <w:rPr>
                <w:szCs w:val="22"/>
              </w:rPr>
              <w:t>ΝΑΙ</w:t>
            </w:r>
          </w:p>
        </w:tc>
        <w:tc>
          <w:tcPr>
            <w:tcW w:w="1559" w:type="dxa"/>
          </w:tcPr>
          <w:p w14:paraId="627490AD" w14:textId="77777777" w:rsidR="00130505" w:rsidRPr="00463C59" w:rsidRDefault="00130505" w:rsidP="00FF6A97">
            <w:pPr>
              <w:rPr>
                <w:szCs w:val="22"/>
                <w:lang w:val="el-GR"/>
              </w:rPr>
            </w:pPr>
          </w:p>
        </w:tc>
        <w:tc>
          <w:tcPr>
            <w:tcW w:w="1701" w:type="dxa"/>
          </w:tcPr>
          <w:p w14:paraId="2CDF1C88" w14:textId="77777777" w:rsidR="00130505" w:rsidRPr="00463C59" w:rsidRDefault="00130505" w:rsidP="00FF6A97">
            <w:pPr>
              <w:rPr>
                <w:szCs w:val="22"/>
                <w:lang w:val="el-GR"/>
              </w:rPr>
            </w:pPr>
          </w:p>
        </w:tc>
      </w:tr>
      <w:tr w:rsidR="00130505" w:rsidRPr="0024037A" w14:paraId="354A73BD" w14:textId="77777777" w:rsidTr="00FF6A97">
        <w:trPr>
          <w:trHeight w:val="2394"/>
        </w:trPr>
        <w:tc>
          <w:tcPr>
            <w:tcW w:w="578" w:type="dxa"/>
          </w:tcPr>
          <w:p w14:paraId="3B819089" w14:textId="77777777" w:rsidR="00130505" w:rsidRPr="00130505" w:rsidRDefault="00130505" w:rsidP="00130505">
            <w:pPr>
              <w:pStyle w:val="a6"/>
              <w:numPr>
                <w:ilvl w:val="0"/>
                <w:numId w:val="1"/>
              </w:numPr>
              <w:suppressAutoHyphens w:val="0"/>
              <w:spacing w:after="0"/>
              <w:ind w:left="6" w:firstLine="0"/>
              <w:jc w:val="center"/>
              <w:rPr>
                <w:szCs w:val="22"/>
                <w:lang w:val="el-GR"/>
              </w:rPr>
            </w:pPr>
          </w:p>
        </w:tc>
        <w:tc>
          <w:tcPr>
            <w:tcW w:w="3940" w:type="dxa"/>
          </w:tcPr>
          <w:p w14:paraId="74929CDA" w14:textId="77777777" w:rsidR="00130505" w:rsidRPr="00463C59" w:rsidRDefault="00130505" w:rsidP="00FF6A97">
            <w:pPr>
              <w:rPr>
                <w:szCs w:val="22"/>
                <w:lang w:val="el-GR"/>
              </w:rPr>
            </w:pPr>
            <w:r w:rsidRPr="00463C59">
              <w:rPr>
                <w:szCs w:val="22"/>
                <w:lang w:val="el-GR"/>
              </w:rPr>
              <w:t>Το σύνολο του προσωπικού που θα διαθέσ</w:t>
            </w:r>
            <w:r>
              <w:rPr>
                <w:szCs w:val="22"/>
                <w:lang w:val="el-GR"/>
              </w:rPr>
              <w:t>ει</w:t>
            </w:r>
            <w:r w:rsidRPr="00DB2CB0">
              <w:rPr>
                <w:szCs w:val="22"/>
                <w:lang w:val="el-GR"/>
              </w:rPr>
              <w:t xml:space="preserve"> στα πλαίσια υλοποίησης της σύμβασης θα πρέπει να καλύπτει τις προϋποθέσεις άσκησης διερμηνείας σε επαγγελματικό επίπεδ</w:t>
            </w:r>
            <w:r>
              <w:rPr>
                <w:szCs w:val="22"/>
                <w:lang w:val="el-GR"/>
              </w:rPr>
              <w:t xml:space="preserve">ο, </w:t>
            </w:r>
            <w:r w:rsidRPr="00463C59">
              <w:rPr>
                <w:szCs w:val="22"/>
                <w:lang w:val="el-GR"/>
              </w:rPr>
              <w:t xml:space="preserve"> να λειτουργεί ως επαγγελματίας διερμηνέας ελληνικής νοηματικής γλώσσας</w:t>
            </w:r>
            <w:r>
              <w:rPr>
                <w:szCs w:val="22"/>
                <w:lang w:val="el-GR"/>
              </w:rPr>
              <w:t xml:space="preserve"> και να έχει επαρκή γνώση χειρισμού Η/Υ (εξ αποστάσεως προγράμματα μέσω </w:t>
            </w:r>
            <w:proofErr w:type="spellStart"/>
            <w:r>
              <w:rPr>
                <w:szCs w:val="22"/>
                <w:lang w:val="en-US"/>
              </w:rPr>
              <w:t>webex</w:t>
            </w:r>
            <w:proofErr w:type="spellEnd"/>
            <w:r w:rsidRPr="00463C59">
              <w:rPr>
                <w:szCs w:val="22"/>
                <w:lang w:val="el-GR"/>
              </w:rPr>
              <w:t>)</w:t>
            </w:r>
            <w:r>
              <w:rPr>
                <w:szCs w:val="22"/>
                <w:lang w:val="el-GR"/>
              </w:rPr>
              <w:t xml:space="preserve">) </w:t>
            </w:r>
          </w:p>
        </w:tc>
        <w:tc>
          <w:tcPr>
            <w:tcW w:w="1418" w:type="dxa"/>
          </w:tcPr>
          <w:p w14:paraId="3798432B" w14:textId="77777777" w:rsidR="00130505" w:rsidRPr="0024037A" w:rsidRDefault="00130505" w:rsidP="00FF6A97">
            <w:pPr>
              <w:jc w:val="center"/>
              <w:rPr>
                <w:szCs w:val="22"/>
              </w:rPr>
            </w:pPr>
            <w:r w:rsidRPr="0024037A">
              <w:rPr>
                <w:szCs w:val="22"/>
              </w:rPr>
              <w:t>ΝΑΙ</w:t>
            </w:r>
          </w:p>
        </w:tc>
        <w:tc>
          <w:tcPr>
            <w:tcW w:w="1559" w:type="dxa"/>
          </w:tcPr>
          <w:p w14:paraId="675598B8" w14:textId="77777777" w:rsidR="00130505" w:rsidRPr="0024037A" w:rsidRDefault="00130505" w:rsidP="00FF6A97">
            <w:pPr>
              <w:rPr>
                <w:szCs w:val="22"/>
              </w:rPr>
            </w:pPr>
          </w:p>
        </w:tc>
        <w:tc>
          <w:tcPr>
            <w:tcW w:w="1701" w:type="dxa"/>
          </w:tcPr>
          <w:p w14:paraId="59D0AB5A" w14:textId="77777777" w:rsidR="00130505" w:rsidRPr="0024037A" w:rsidRDefault="00130505" w:rsidP="00FF6A97">
            <w:pPr>
              <w:rPr>
                <w:szCs w:val="22"/>
              </w:rPr>
            </w:pPr>
          </w:p>
        </w:tc>
      </w:tr>
      <w:tr w:rsidR="00130505" w:rsidRPr="0018707E" w14:paraId="11D2CEEC" w14:textId="77777777" w:rsidTr="00FF6A97">
        <w:trPr>
          <w:trHeight w:val="1974"/>
        </w:trPr>
        <w:tc>
          <w:tcPr>
            <w:tcW w:w="578" w:type="dxa"/>
          </w:tcPr>
          <w:p w14:paraId="0446DD8D" w14:textId="77777777" w:rsidR="00130505" w:rsidRPr="0024037A" w:rsidRDefault="00130505" w:rsidP="00130505">
            <w:pPr>
              <w:pStyle w:val="a6"/>
              <w:numPr>
                <w:ilvl w:val="0"/>
                <w:numId w:val="1"/>
              </w:numPr>
              <w:suppressAutoHyphens w:val="0"/>
              <w:spacing w:after="0"/>
              <w:ind w:left="6" w:firstLine="0"/>
              <w:jc w:val="center"/>
              <w:rPr>
                <w:szCs w:val="22"/>
              </w:rPr>
            </w:pPr>
          </w:p>
        </w:tc>
        <w:tc>
          <w:tcPr>
            <w:tcW w:w="3940" w:type="dxa"/>
          </w:tcPr>
          <w:p w14:paraId="2DAE0D11" w14:textId="77777777" w:rsidR="00130505" w:rsidRPr="0006723B" w:rsidRDefault="00130505" w:rsidP="00FF6A97">
            <w:pPr>
              <w:widowControl w:val="0"/>
              <w:adjustRightInd w:val="0"/>
              <w:textAlignment w:val="baseline"/>
              <w:rPr>
                <w:szCs w:val="22"/>
                <w:u w:val="single"/>
                <w:lang w:val="el-GR"/>
              </w:rPr>
            </w:pPr>
            <w:r w:rsidRPr="0006723B">
              <w:rPr>
                <w:szCs w:val="22"/>
                <w:lang w:val="el-GR"/>
              </w:rPr>
              <w:t>ο ανάδοχος θα πρέπει να</w:t>
            </w:r>
            <w:r w:rsidRPr="0006723B">
              <w:rPr>
                <w:szCs w:val="22"/>
                <w:u w:val="single"/>
                <w:lang w:val="el-GR"/>
              </w:rPr>
              <w:t xml:space="preserve"> </w:t>
            </w:r>
            <w:r w:rsidRPr="0006723B">
              <w:rPr>
                <w:szCs w:val="22"/>
                <w:lang w:val="el-GR"/>
              </w:rPr>
              <w:t>δύναται να παρέχει υπηρεσία, οποιαδήποτε χρονική στιγμή ζητηθεί από το Ε.Κ.Δ.Δ.Α. και το Π.ΙΝ.ΕΠ.Θ. και για όση χρονική διά</w:t>
            </w:r>
            <w:r>
              <w:rPr>
                <w:szCs w:val="22"/>
                <w:lang w:val="el-GR"/>
              </w:rPr>
              <w:t>ρκεια φυσικής παρουσίας του/της</w:t>
            </w:r>
            <w:r w:rsidRPr="0006723B">
              <w:rPr>
                <w:szCs w:val="22"/>
                <w:lang w:val="el-GR"/>
              </w:rPr>
              <w:t>/των διερμηνέων χρειαστεί</w:t>
            </w:r>
          </w:p>
        </w:tc>
        <w:tc>
          <w:tcPr>
            <w:tcW w:w="1418" w:type="dxa"/>
          </w:tcPr>
          <w:p w14:paraId="09380A6A" w14:textId="77777777" w:rsidR="00130505" w:rsidRPr="00463C59" w:rsidRDefault="00130505" w:rsidP="00FF6A97">
            <w:pPr>
              <w:jc w:val="center"/>
              <w:rPr>
                <w:szCs w:val="22"/>
                <w:lang w:val="el-GR"/>
              </w:rPr>
            </w:pPr>
            <w:r w:rsidRPr="00463C59">
              <w:rPr>
                <w:szCs w:val="22"/>
                <w:lang w:val="el-GR"/>
              </w:rPr>
              <w:t>ΝΑΙ</w:t>
            </w:r>
          </w:p>
        </w:tc>
        <w:tc>
          <w:tcPr>
            <w:tcW w:w="1559" w:type="dxa"/>
          </w:tcPr>
          <w:p w14:paraId="45F431B1" w14:textId="77777777" w:rsidR="00130505" w:rsidRPr="00463C59" w:rsidRDefault="00130505" w:rsidP="00FF6A97">
            <w:pPr>
              <w:rPr>
                <w:szCs w:val="22"/>
                <w:lang w:val="el-GR"/>
              </w:rPr>
            </w:pPr>
          </w:p>
        </w:tc>
        <w:tc>
          <w:tcPr>
            <w:tcW w:w="1701" w:type="dxa"/>
          </w:tcPr>
          <w:p w14:paraId="44231B15" w14:textId="77777777" w:rsidR="00130505" w:rsidRPr="00463C59" w:rsidRDefault="00130505" w:rsidP="00FF6A97">
            <w:pPr>
              <w:rPr>
                <w:szCs w:val="22"/>
                <w:lang w:val="el-GR"/>
              </w:rPr>
            </w:pPr>
          </w:p>
        </w:tc>
      </w:tr>
      <w:tr w:rsidR="00130505" w:rsidRPr="0024037A" w14:paraId="548C06D2" w14:textId="77777777" w:rsidTr="00CF3CDE">
        <w:trPr>
          <w:trHeight w:val="1550"/>
        </w:trPr>
        <w:tc>
          <w:tcPr>
            <w:tcW w:w="578" w:type="dxa"/>
          </w:tcPr>
          <w:p w14:paraId="5F58E27D" w14:textId="77777777" w:rsidR="00130505" w:rsidRPr="0024037A" w:rsidRDefault="00130505" w:rsidP="00130505">
            <w:pPr>
              <w:pStyle w:val="a6"/>
              <w:numPr>
                <w:ilvl w:val="0"/>
                <w:numId w:val="1"/>
              </w:numPr>
              <w:suppressAutoHyphens w:val="0"/>
              <w:spacing w:after="0"/>
              <w:ind w:left="6" w:firstLine="0"/>
              <w:jc w:val="center"/>
              <w:rPr>
                <w:szCs w:val="22"/>
              </w:rPr>
            </w:pPr>
          </w:p>
        </w:tc>
        <w:tc>
          <w:tcPr>
            <w:tcW w:w="3940" w:type="dxa"/>
          </w:tcPr>
          <w:p w14:paraId="6FF5BC6F" w14:textId="1FBEF517" w:rsidR="00130505" w:rsidRPr="0024037A" w:rsidRDefault="00803705" w:rsidP="00FF6A97">
            <w:pPr>
              <w:pStyle w:val="aa"/>
              <w:spacing w:before="120" w:line="276" w:lineRule="auto"/>
              <w:rPr>
                <w:szCs w:val="22"/>
                <w:lang w:val="el-GR"/>
              </w:rPr>
            </w:pPr>
            <w:r>
              <w:rPr>
                <w:szCs w:val="22"/>
                <w:lang w:val="el-GR"/>
              </w:rPr>
              <w:t xml:space="preserve">Ο </w:t>
            </w:r>
            <w:r w:rsidR="00130505">
              <w:rPr>
                <w:szCs w:val="22"/>
                <w:lang w:val="el-GR"/>
              </w:rPr>
              <w:t>α</w:t>
            </w:r>
            <w:r w:rsidR="00130505" w:rsidRPr="0024037A">
              <w:rPr>
                <w:szCs w:val="22"/>
                <w:lang w:val="el-GR"/>
              </w:rPr>
              <w:t>νάδοχος υποχρεούται να έχει την επάρκεια σε ανθρώπινο δυναμικό και κατά συνέπεια τη δυνατότητα και να ανταποκρ</w:t>
            </w:r>
            <w:r w:rsidR="00130505">
              <w:rPr>
                <w:szCs w:val="22"/>
                <w:lang w:val="el-GR"/>
              </w:rPr>
              <w:t>ίνεται</w:t>
            </w:r>
            <w:r w:rsidR="00130505" w:rsidRPr="0024037A">
              <w:rPr>
                <w:szCs w:val="22"/>
                <w:lang w:val="el-GR"/>
              </w:rPr>
              <w:t xml:space="preserve"> άμεσα στα α</w:t>
            </w:r>
            <w:bookmarkStart w:id="2" w:name="_GoBack"/>
            <w:bookmarkEnd w:id="2"/>
            <w:r w:rsidR="00130505" w:rsidRPr="0024037A">
              <w:rPr>
                <w:szCs w:val="22"/>
                <w:lang w:val="el-GR"/>
              </w:rPr>
              <w:t>ιτήματα του ΕΚΔΔΑ</w:t>
            </w:r>
            <w:ins w:id="3" w:author="Παναγιώτα Λιναρδάτου" w:date="2025-01-22T15:21:00Z">
              <w:r w:rsidR="00130505">
                <w:rPr>
                  <w:szCs w:val="22"/>
                  <w:lang w:val="el-GR"/>
                </w:rPr>
                <w:t xml:space="preserve"> </w:t>
              </w:r>
            </w:ins>
          </w:p>
        </w:tc>
        <w:tc>
          <w:tcPr>
            <w:tcW w:w="1418" w:type="dxa"/>
          </w:tcPr>
          <w:p w14:paraId="414AE529" w14:textId="77777777" w:rsidR="00130505" w:rsidRPr="0024037A" w:rsidRDefault="00130505" w:rsidP="00FF6A97">
            <w:pPr>
              <w:jc w:val="center"/>
              <w:rPr>
                <w:szCs w:val="22"/>
              </w:rPr>
            </w:pPr>
            <w:r w:rsidRPr="0024037A">
              <w:rPr>
                <w:szCs w:val="22"/>
              </w:rPr>
              <w:t>ΝΑΙ</w:t>
            </w:r>
          </w:p>
        </w:tc>
        <w:tc>
          <w:tcPr>
            <w:tcW w:w="1559" w:type="dxa"/>
          </w:tcPr>
          <w:p w14:paraId="71463307" w14:textId="77777777" w:rsidR="00130505" w:rsidRPr="0024037A" w:rsidRDefault="00130505" w:rsidP="00FF6A97">
            <w:pPr>
              <w:rPr>
                <w:szCs w:val="22"/>
              </w:rPr>
            </w:pPr>
          </w:p>
        </w:tc>
        <w:tc>
          <w:tcPr>
            <w:tcW w:w="1701" w:type="dxa"/>
          </w:tcPr>
          <w:p w14:paraId="2D208B48" w14:textId="77777777" w:rsidR="00130505" w:rsidRPr="0024037A" w:rsidRDefault="00130505" w:rsidP="00FF6A97">
            <w:pPr>
              <w:rPr>
                <w:szCs w:val="22"/>
              </w:rPr>
            </w:pPr>
          </w:p>
        </w:tc>
      </w:tr>
      <w:tr w:rsidR="00130505" w:rsidRPr="0024037A" w14:paraId="65F548F1" w14:textId="77777777" w:rsidTr="00FF6A97">
        <w:tc>
          <w:tcPr>
            <w:tcW w:w="578" w:type="dxa"/>
          </w:tcPr>
          <w:p w14:paraId="1AEE92F0" w14:textId="77777777" w:rsidR="00130505" w:rsidRPr="0024037A" w:rsidRDefault="00130505" w:rsidP="00130505">
            <w:pPr>
              <w:pStyle w:val="a6"/>
              <w:numPr>
                <w:ilvl w:val="0"/>
                <w:numId w:val="1"/>
              </w:numPr>
              <w:suppressAutoHyphens w:val="0"/>
              <w:spacing w:after="0"/>
              <w:ind w:left="6" w:firstLine="0"/>
              <w:jc w:val="center"/>
              <w:rPr>
                <w:szCs w:val="22"/>
              </w:rPr>
            </w:pPr>
          </w:p>
        </w:tc>
        <w:tc>
          <w:tcPr>
            <w:tcW w:w="3940" w:type="dxa"/>
          </w:tcPr>
          <w:p w14:paraId="4D87C333" w14:textId="77777777" w:rsidR="00130505" w:rsidRPr="0024037A" w:rsidRDefault="00130505" w:rsidP="00FF6A97">
            <w:pPr>
              <w:pStyle w:val="aa"/>
              <w:spacing w:before="120" w:line="276" w:lineRule="auto"/>
              <w:rPr>
                <w:szCs w:val="22"/>
                <w:lang w:val="el-GR"/>
              </w:rPr>
            </w:pPr>
            <w:r>
              <w:rPr>
                <w:szCs w:val="22"/>
                <w:lang w:val="el-GR"/>
              </w:rPr>
              <w:t xml:space="preserve">Ο ανάδοχος υποχρεούται να έχει ανά πάσα στιγμή προσωπικό προς  αντικατάσταση σε περίπτωση ασθένειας, </w:t>
            </w:r>
            <w:r w:rsidRPr="00027FDF">
              <w:rPr>
                <w:szCs w:val="22"/>
                <w:lang w:val="el-GR" w:eastAsia="el-GR"/>
              </w:rPr>
              <w:t>ή αδείας ή έκτακτης ανάγκης ή ανωτέρας βίας</w:t>
            </w:r>
            <w:r>
              <w:rPr>
                <w:szCs w:val="22"/>
                <w:lang w:val="el-GR"/>
              </w:rPr>
              <w:t xml:space="preserve"> ή σχετικού αιτήματος του ΕΚΔΔΑ ώστε να εκπληρώνει </w:t>
            </w:r>
            <w:proofErr w:type="spellStart"/>
            <w:r>
              <w:rPr>
                <w:szCs w:val="22"/>
                <w:lang w:val="el-GR"/>
              </w:rPr>
              <w:t>ακριβόχρονα</w:t>
            </w:r>
            <w:proofErr w:type="spellEnd"/>
            <w:r>
              <w:rPr>
                <w:szCs w:val="22"/>
                <w:lang w:val="el-GR"/>
              </w:rPr>
              <w:t xml:space="preserve"> και προσηκόντως τις υποχρεώσεις του.  </w:t>
            </w:r>
            <w:r w:rsidRPr="0024037A">
              <w:rPr>
                <w:szCs w:val="22"/>
                <w:lang w:val="el-GR"/>
              </w:rPr>
              <w:t xml:space="preserve"> </w:t>
            </w:r>
          </w:p>
        </w:tc>
        <w:tc>
          <w:tcPr>
            <w:tcW w:w="1418" w:type="dxa"/>
          </w:tcPr>
          <w:p w14:paraId="6C585657" w14:textId="77777777" w:rsidR="00130505" w:rsidRPr="0024037A" w:rsidRDefault="00130505" w:rsidP="00FF6A97">
            <w:pPr>
              <w:jc w:val="center"/>
              <w:rPr>
                <w:szCs w:val="22"/>
              </w:rPr>
            </w:pPr>
            <w:r w:rsidRPr="0024037A">
              <w:rPr>
                <w:szCs w:val="22"/>
              </w:rPr>
              <w:t>ΝΑΙ</w:t>
            </w:r>
          </w:p>
        </w:tc>
        <w:tc>
          <w:tcPr>
            <w:tcW w:w="1559" w:type="dxa"/>
          </w:tcPr>
          <w:p w14:paraId="13F52724" w14:textId="77777777" w:rsidR="00130505" w:rsidRPr="0024037A" w:rsidRDefault="00130505" w:rsidP="00FF6A97">
            <w:pPr>
              <w:rPr>
                <w:szCs w:val="22"/>
              </w:rPr>
            </w:pPr>
          </w:p>
        </w:tc>
        <w:tc>
          <w:tcPr>
            <w:tcW w:w="1701" w:type="dxa"/>
          </w:tcPr>
          <w:p w14:paraId="3EEB5A55" w14:textId="77777777" w:rsidR="00130505" w:rsidRPr="0024037A" w:rsidRDefault="00130505" w:rsidP="00FF6A97">
            <w:pPr>
              <w:rPr>
                <w:szCs w:val="22"/>
              </w:rPr>
            </w:pPr>
          </w:p>
        </w:tc>
      </w:tr>
      <w:tr w:rsidR="00130505" w:rsidRPr="00130505" w14:paraId="44B2E2AD" w14:textId="77777777" w:rsidTr="00FF6A97">
        <w:tc>
          <w:tcPr>
            <w:tcW w:w="578" w:type="dxa"/>
            <w:vAlign w:val="center"/>
          </w:tcPr>
          <w:p w14:paraId="0DFC2C22" w14:textId="77777777" w:rsidR="00130505" w:rsidRPr="0024037A" w:rsidRDefault="00130505" w:rsidP="00130505">
            <w:pPr>
              <w:pStyle w:val="a6"/>
              <w:numPr>
                <w:ilvl w:val="0"/>
                <w:numId w:val="1"/>
              </w:numPr>
              <w:suppressAutoHyphens w:val="0"/>
              <w:spacing w:after="0"/>
              <w:ind w:left="6" w:firstLine="0"/>
              <w:jc w:val="center"/>
              <w:rPr>
                <w:szCs w:val="22"/>
              </w:rPr>
            </w:pPr>
          </w:p>
        </w:tc>
        <w:tc>
          <w:tcPr>
            <w:tcW w:w="3940" w:type="dxa"/>
          </w:tcPr>
          <w:p w14:paraId="1E35BB04" w14:textId="77777777" w:rsidR="00130505" w:rsidRPr="0024037A" w:rsidRDefault="00130505" w:rsidP="00FF6A97">
            <w:pPr>
              <w:pStyle w:val="aa"/>
              <w:spacing w:before="120" w:line="276" w:lineRule="auto"/>
              <w:jc w:val="left"/>
              <w:rPr>
                <w:szCs w:val="22"/>
                <w:lang w:val="el-GR" w:eastAsia="el-GR"/>
              </w:rPr>
            </w:pPr>
            <w:r>
              <w:rPr>
                <w:szCs w:val="22"/>
                <w:lang w:val="el-GR" w:eastAsia="el-GR"/>
              </w:rPr>
              <w:t>Τυχόν μετακινήσεις από και προς τον τόπο διεξαγωγής των προγραμμάτων (δια ζώσης διερμηνεία) βαραίνουν τον Ανάδοχο (περιοχή Αθήνας και Θεσσαλονίκης).</w:t>
            </w:r>
          </w:p>
        </w:tc>
        <w:tc>
          <w:tcPr>
            <w:tcW w:w="1418" w:type="dxa"/>
          </w:tcPr>
          <w:p w14:paraId="0E5457CE" w14:textId="7EB3FD6D" w:rsidR="00130505" w:rsidRPr="001241BA" w:rsidRDefault="00130505" w:rsidP="00FF6A97">
            <w:pPr>
              <w:jc w:val="center"/>
              <w:rPr>
                <w:szCs w:val="22"/>
                <w:lang w:val="el-GR"/>
              </w:rPr>
            </w:pPr>
            <w:r w:rsidRPr="0024037A">
              <w:rPr>
                <w:szCs w:val="22"/>
              </w:rPr>
              <w:t>ΝΑΙ</w:t>
            </w:r>
          </w:p>
        </w:tc>
        <w:tc>
          <w:tcPr>
            <w:tcW w:w="1559" w:type="dxa"/>
          </w:tcPr>
          <w:p w14:paraId="54B93B06" w14:textId="77777777" w:rsidR="00130505" w:rsidRPr="001241BA" w:rsidRDefault="00130505" w:rsidP="00FF6A97">
            <w:pPr>
              <w:rPr>
                <w:szCs w:val="22"/>
                <w:lang w:val="el-GR"/>
              </w:rPr>
            </w:pPr>
          </w:p>
        </w:tc>
        <w:tc>
          <w:tcPr>
            <w:tcW w:w="1701" w:type="dxa"/>
          </w:tcPr>
          <w:p w14:paraId="611A3011" w14:textId="77777777" w:rsidR="00130505" w:rsidRPr="001241BA" w:rsidRDefault="00130505" w:rsidP="00FF6A97">
            <w:pPr>
              <w:rPr>
                <w:szCs w:val="22"/>
                <w:lang w:val="el-GR"/>
              </w:rPr>
            </w:pPr>
          </w:p>
        </w:tc>
      </w:tr>
      <w:tr w:rsidR="00130505" w:rsidRPr="00130505" w14:paraId="4FF408BD" w14:textId="77777777" w:rsidTr="00FF6A97">
        <w:tc>
          <w:tcPr>
            <w:tcW w:w="578" w:type="dxa"/>
            <w:vAlign w:val="center"/>
          </w:tcPr>
          <w:p w14:paraId="1DAEF345" w14:textId="77777777" w:rsidR="00130505" w:rsidRPr="00130505" w:rsidRDefault="00130505" w:rsidP="00130505">
            <w:pPr>
              <w:pStyle w:val="a6"/>
              <w:numPr>
                <w:ilvl w:val="0"/>
                <w:numId w:val="1"/>
              </w:numPr>
              <w:suppressAutoHyphens w:val="0"/>
              <w:spacing w:after="0"/>
              <w:ind w:left="6" w:firstLine="0"/>
              <w:jc w:val="center"/>
              <w:rPr>
                <w:szCs w:val="22"/>
                <w:lang w:val="el-GR"/>
              </w:rPr>
            </w:pPr>
          </w:p>
        </w:tc>
        <w:tc>
          <w:tcPr>
            <w:tcW w:w="3940" w:type="dxa"/>
          </w:tcPr>
          <w:p w14:paraId="5BB77189" w14:textId="77777777" w:rsidR="00130505" w:rsidRPr="0024037A" w:rsidRDefault="00130505" w:rsidP="00FF6A97">
            <w:pPr>
              <w:pStyle w:val="aa"/>
              <w:spacing w:before="120" w:line="276" w:lineRule="auto"/>
              <w:rPr>
                <w:color w:val="000000"/>
                <w:szCs w:val="22"/>
                <w:lang w:val="el-GR" w:eastAsia="el-GR"/>
              </w:rPr>
            </w:pPr>
            <w:r>
              <w:rPr>
                <w:color w:val="000000"/>
                <w:szCs w:val="22"/>
                <w:lang w:val="el-GR" w:eastAsia="el-GR"/>
              </w:rPr>
              <w:t xml:space="preserve">Ο ανάδοχος υποχρεούται να καλύψει όλα τα έξοδα των διερμηνέων χωρίς καμία άλλη απαίτηση από την αναθέτουσα αρχή προκειμένου οι διερμηνείες να ασκήσουν </w:t>
            </w:r>
            <w:proofErr w:type="spellStart"/>
            <w:r>
              <w:rPr>
                <w:color w:val="000000"/>
                <w:szCs w:val="22"/>
                <w:lang w:val="el-GR" w:eastAsia="el-GR"/>
              </w:rPr>
              <w:t>ακριβόχρονα</w:t>
            </w:r>
            <w:proofErr w:type="spellEnd"/>
            <w:r>
              <w:rPr>
                <w:color w:val="000000"/>
                <w:szCs w:val="22"/>
                <w:lang w:val="el-GR" w:eastAsia="el-GR"/>
              </w:rPr>
              <w:t xml:space="preserve"> και </w:t>
            </w:r>
            <w:proofErr w:type="spellStart"/>
            <w:r>
              <w:rPr>
                <w:color w:val="000000"/>
                <w:szCs w:val="22"/>
                <w:lang w:val="el-GR" w:eastAsia="el-GR"/>
              </w:rPr>
              <w:t>προσηκότνως</w:t>
            </w:r>
            <w:proofErr w:type="spellEnd"/>
            <w:r>
              <w:rPr>
                <w:color w:val="000000"/>
                <w:szCs w:val="22"/>
                <w:lang w:val="el-GR" w:eastAsia="el-GR"/>
              </w:rPr>
              <w:t xml:space="preserve"> τις υποχρεώσεις τους και να υλοποιηθεί ορθώς το αντικείμενο της σύμβασης. </w:t>
            </w:r>
          </w:p>
        </w:tc>
        <w:tc>
          <w:tcPr>
            <w:tcW w:w="1418" w:type="dxa"/>
          </w:tcPr>
          <w:p w14:paraId="278B7BF3" w14:textId="5A0E34D5" w:rsidR="00130505" w:rsidRPr="00463C59" w:rsidRDefault="00130505" w:rsidP="00FF6A97">
            <w:pPr>
              <w:jc w:val="center"/>
              <w:rPr>
                <w:szCs w:val="22"/>
                <w:lang w:val="el-GR"/>
              </w:rPr>
            </w:pPr>
            <w:r w:rsidRPr="0024037A">
              <w:rPr>
                <w:szCs w:val="22"/>
              </w:rPr>
              <w:t>ΝΑΙ</w:t>
            </w:r>
          </w:p>
        </w:tc>
        <w:tc>
          <w:tcPr>
            <w:tcW w:w="1559" w:type="dxa"/>
          </w:tcPr>
          <w:p w14:paraId="2D1ED153" w14:textId="77777777" w:rsidR="00130505" w:rsidRPr="00463C59" w:rsidRDefault="00130505" w:rsidP="00FF6A97">
            <w:pPr>
              <w:rPr>
                <w:szCs w:val="22"/>
                <w:lang w:val="el-GR"/>
              </w:rPr>
            </w:pPr>
          </w:p>
        </w:tc>
        <w:tc>
          <w:tcPr>
            <w:tcW w:w="1701" w:type="dxa"/>
          </w:tcPr>
          <w:p w14:paraId="125131E6" w14:textId="77777777" w:rsidR="00130505" w:rsidRPr="00463C59" w:rsidRDefault="00130505" w:rsidP="00FF6A97">
            <w:pPr>
              <w:rPr>
                <w:szCs w:val="22"/>
                <w:lang w:val="el-GR"/>
              </w:rPr>
            </w:pPr>
          </w:p>
        </w:tc>
      </w:tr>
      <w:tr w:rsidR="00130505" w:rsidRPr="0024037A" w14:paraId="15AE8D5D" w14:textId="77777777" w:rsidTr="00FF6A97">
        <w:tc>
          <w:tcPr>
            <w:tcW w:w="578" w:type="dxa"/>
            <w:vAlign w:val="center"/>
          </w:tcPr>
          <w:p w14:paraId="60001FBD" w14:textId="77777777" w:rsidR="00130505" w:rsidRPr="00130505" w:rsidRDefault="00130505" w:rsidP="00130505">
            <w:pPr>
              <w:pStyle w:val="a6"/>
              <w:numPr>
                <w:ilvl w:val="0"/>
                <w:numId w:val="1"/>
              </w:numPr>
              <w:suppressAutoHyphens w:val="0"/>
              <w:spacing w:after="0"/>
              <w:ind w:left="6" w:firstLine="0"/>
              <w:jc w:val="center"/>
              <w:rPr>
                <w:szCs w:val="22"/>
                <w:lang w:val="el-GR"/>
              </w:rPr>
            </w:pPr>
          </w:p>
        </w:tc>
        <w:tc>
          <w:tcPr>
            <w:tcW w:w="3940" w:type="dxa"/>
          </w:tcPr>
          <w:p w14:paraId="7FCE70C5" w14:textId="77777777" w:rsidR="00130505" w:rsidRPr="0024037A" w:rsidRDefault="00130505" w:rsidP="00FF6A97">
            <w:pPr>
              <w:pStyle w:val="aa"/>
              <w:spacing w:before="120" w:line="276" w:lineRule="auto"/>
              <w:rPr>
                <w:szCs w:val="22"/>
                <w:lang w:val="el-GR"/>
              </w:rPr>
            </w:pPr>
            <w:r w:rsidRPr="0024037A">
              <w:rPr>
                <w:color w:val="000000"/>
                <w:szCs w:val="22"/>
                <w:lang w:val="el-GR" w:eastAsia="el-GR"/>
              </w:rPr>
              <w:t>Οι διερμηνείς οφείλουν να τηρούν τον κώδικα δεοντολογίας άσκησης του επαγγέλματος των διερμηνέων καθώς και τον κανονισμό λειτουργίας της δια ζώσης και της εξ αποστάσεως διερμηνείας</w:t>
            </w:r>
            <w:r>
              <w:rPr>
                <w:color w:val="000000"/>
                <w:szCs w:val="22"/>
                <w:lang w:val="el-GR" w:eastAsia="el-GR"/>
              </w:rPr>
              <w:t xml:space="preserve"> και να είναι ευπρεπείς και κόσμιοι.</w:t>
            </w:r>
            <w:r w:rsidRPr="0024037A">
              <w:rPr>
                <w:color w:val="000000"/>
                <w:szCs w:val="22"/>
                <w:lang w:val="el-GR" w:eastAsia="el-GR"/>
              </w:rPr>
              <w:t xml:space="preserve"> </w:t>
            </w:r>
          </w:p>
        </w:tc>
        <w:tc>
          <w:tcPr>
            <w:tcW w:w="1418" w:type="dxa"/>
          </w:tcPr>
          <w:p w14:paraId="2DC930FA" w14:textId="77777777" w:rsidR="00130505" w:rsidRPr="0024037A" w:rsidRDefault="00130505" w:rsidP="00FF6A97">
            <w:pPr>
              <w:jc w:val="center"/>
              <w:rPr>
                <w:szCs w:val="22"/>
              </w:rPr>
            </w:pPr>
            <w:r w:rsidRPr="0024037A">
              <w:rPr>
                <w:szCs w:val="22"/>
              </w:rPr>
              <w:t>ΝΑΙ</w:t>
            </w:r>
          </w:p>
        </w:tc>
        <w:tc>
          <w:tcPr>
            <w:tcW w:w="1559" w:type="dxa"/>
          </w:tcPr>
          <w:p w14:paraId="1A68A098" w14:textId="77777777" w:rsidR="00130505" w:rsidRPr="0024037A" w:rsidRDefault="00130505" w:rsidP="00FF6A97">
            <w:pPr>
              <w:rPr>
                <w:szCs w:val="22"/>
              </w:rPr>
            </w:pPr>
          </w:p>
        </w:tc>
        <w:tc>
          <w:tcPr>
            <w:tcW w:w="1701" w:type="dxa"/>
          </w:tcPr>
          <w:p w14:paraId="3AE59C6B" w14:textId="77777777" w:rsidR="00130505" w:rsidRPr="0024037A" w:rsidRDefault="00130505" w:rsidP="00FF6A97">
            <w:pPr>
              <w:rPr>
                <w:szCs w:val="22"/>
              </w:rPr>
            </w:pPr>
          </w:p>
        </w:tc>
      </w:tr>
      <w:tr w:rsidR="00130505" w:rsidRPr="00130505" w14:paraId="265DCD8A" w14:textId="77777777" w:rsidTr="00FF6A97">
        <w:tc>
          <w:tcPr>
            <w:tcW w:w="578" w:type="dxa"/>
            <w:vAlign w:val="center"/>
          </w:tcPr>
          <w:p w14:paraId="6471F01D" w14:textId="77777777" w:rsidR="00130505" w:rsidRPr="0024037A" w:rsidRDefault="00130505" w:rsidP="00130505">
            <w:pPr>
              <w:pStyle w:val="a6"/>
              <w:numPr>
                <w:ilvl w:val="0"/>
                <w:numId w:val="1"/>
              </w:numPr>
              <w:suppressAutoHyphens w:val="0"/>
              <w:spacing w:after="0"/>
              <w:ind w:left="6" w:firstLine="0"/>
              <w:jc w:val="center"/>
              <w:rPr>
                <w:szCs w:val="22"/>
              </w:rPr>
            </w:pPr>
          </w:p>
        </w:tc>
        <w:tc>
          <w:tcPr>
            <w:tcW w:w="3940" w:type="dxa"/>
          </w:tcPr>
          <w:p w14:paraId="021585BF" w14:textId="77777777" w:rsidR="00130505" w:rsidRPr="0024037A" w:rsidRDefault="00130505" w:rsidP="00FF6A97">
            <w:pPr>
              <w:pStyle w:val="aa"/>
              <w:spacing w:before="120" w:line="276" w:lineRule="auto"/>
              <w:rPr>
                <w:color w:val="000000"/>
                <w:szCs w:val="22"/>
                <w:lang w:val="el-GR" w:eastAsia="el-GR"/>
              </w:rPr>
            </w:pPr>
            <w:r>
              <w:rPr>
                <w:color w:val="000000"/>
                <w:szCs w:val="22"/>
                <w:lang w:val="el-GR" w:eastAsia="el-GR"/>
              </w:rPr>
              <w:t xml:space="preserve">Ο ανάδοχος δεσμεύεται ότι ο ίδιος και το προσωπικό που θα χρησιμοποιήσει  και οι τυχόν υπεργολάβοι του τηρεί τις υποχρεώσεις εμπιστευτικότητας και εχεμύθειας που απορρέουν από την παρούσα σύμβαση και τις υποχρεώσεις προστασίας δεδομένων προσωπικού χαρακτήρα και ευθύνεται ο ίδιος για κάθε παραβίασή τους  από τους </w:t>
            </w:r>
            <w:proofErr w:type="spellStart"/>
            <w:r>
              <w:rPr>
                <w:color w:val="000000"/>
                <w:szCs w:val="22"/>
                <w:lang w:val="el-GR" w:eastAsia="el-GR"/>
              </w:rPr>
              <w:t>καθ’οιονδήποτε</w:t>
            </w:r>
            <w:proofErr w:type="spellEnd"/>
            <w:r>
              <w:rPr>
                <w:color w:val="000000"/>
                <w:szCs w:val="22"/>
                <w:lang w:val="el-GR" w:eastAsia="el-GR"/>
              </w:rPr>
              <w:t xml:space="preserve"> τρόπο </w:t>
            </w:r>
            <w:proofErr w:type="spellStart"/>
            <w:r>
              <w:rPr>
                <w:color w:val="000000"/>
                <w:szCs w:val="22"/>
                <w:lang w:val="el-GR" w:eastAsia="el-GR"/>
              </w:rPr>
              <w:t>μετ΄αυτού</w:t>
            </w:r>
            <w:proofErr w:type="spellEnd"/>
            <w:r>
              <w:rPr>
                <w:color w:val="000000"/>
                <w:szCs w:val="22"/>
                <w:lang w:val="el-GR" w:eastAsia="el-GR"/>
              </w:rPr>
              <w:t xml:space="preserve"> συνδεόμενους για την εκτέλεση της παρούσας σύμβασης </w:t>
            </w:r>
          </w:p>
        </w:tc>
        <w:tc>
          <w:tcPr>
            <w:tcW w:w="1418" w:type="dxa"/>
          </w:tcPr>
          <w:p w14:paraId="0EB89182" w14:textId="6E0DC17E" w:rsidR="00130505" w:rsidRPr="00463C59" w:rsidRDefault="00130505" w:rsidP="00FF6A97">
            <w:pPr>
              <w:jc w:val="center"/>
              <w:rPr>
                <w:szCs w:val="22"/>
                <w:lang w:val="el-GR"/>
              </w:rPr>
            </w:pPr>
            <w:r w:rsidRPr="0024037A">
              <w:rPr>
                <w:szCs w:val="22"/>
              </w:rPr>
              <w:t>ΝΑΙ</w:t>
            </w:r>
          </w:p>
        </w:tc>
        <w:tc>
          <w:tcPr>
            <w:tcW w:w="1559" w:type="dxa"/>
          </w:tcPr>
          <w:p w14:paraId="59B2E6A5" w14:textId="77777777" w:rsidR="00130505" w:rsidRPr="00463C59" w:rsidRDefault="00130505" w:rsidP="00FF6A97">
            <w:pPr>
              <w:rPr>
                <w:szCs w:val="22"/>
                <w:lang w:val="el-GR"/>
              </w:rPr>
            </w:pPr>
          </w:p>
        </w:tc>
        <w:tc>
          <w:tcPr>
            <w:tcW w:w="1701" w:type="dxa"/>
          </w:tcPr>
          <w:p w14:paraId="3F471E2F" w14:textId="77777777" w:rsidR="00130505" w:rsidRPr="00463C59" w:rsidRDefault="00130505" w:rsidP="00FF6A97">
            <w:pPr>
              <w:rPr>
                <w:szCs w:val="22"/>
                <w:lang w:val="el-GR"/>
              </w:rPr>
            </w:pPr>
          </w:p>
        </w:tc>
      </w:tr>
    </w:tbl>
    <w:p w14:paraId="52038D0A" w14:textId="77777777" w:rsidR="00F837A9" w:rsidRPr="00130505" w:rsidRDefault="00F837A9" w:rsidP="00CF3CDE">
      <w:pPr>
        <w:rPr>
          <w:lang w:val="el-GR"/>
        </w:rPr>
      </w:pPr>
    </w:p>
    <w:sectPr w:rsidR="00F837A9" w:rsidRPr="00130505" w:rsidSect="00803705">
      <w:pgSz w:w="11906" w:h="16838"/>
      <w:pgMar w:top="1135" w:right="1800" w:bottom="851"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Calibri"/>
    <w:charset w:val="00"/>
    <w:family w:val="swiss"/>
    <w:pitch w:val="variable"/>
    <w:sig w:usb0="20000287" w:usb1="00000003" w:usb2="00000000" w:usb3="00000000" w:csb0="0000019F" w:csb1="00000000"/>
  </w:font>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B1104"/>
    <w:multiLevelType w:val="hybridMultilevel"/>
    <w:tmpl w:val="EAECF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505"/>
    <w:rsid w:val="00130505"/>
    <w:rsid w:val="00803705"/>
    <w:rsid w:val="00C4289E"/>
    <w:rsid w:val="00CF3CDE"/>
    <w:rsid w:val="00D43D9C"/>
    <w:rsid w:val="00E616E7"/>
    <w:rsid w:val="00F837A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1C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505"/>
    <w:pPr>
      <w:suppressAutoHyphens/>
      <w:spacing w:after="120" w:line="240" w:lineRule="auto"/>
      <w:jc w:val="both"/>
    </w:pPr>
    <w:rPr>
      <w:rFonts w:ascii="Calibri" w:eastAsia="Times New Roman" w:hAnsi="Calibri" w:cs="Calibri"/>
      <w:kern w:val="0"/>
      <w:sz w:val="22"/>
      <w:lang w:val="en-GB" w:eastAsia="zh-CN"/>
      <w14:ligatures w14:val="none"/>
    </w:rPr>
  </w:style>
  <w:style w:type="paragraph" w:styleId="1">
    <w:name w:val="heading 1"/>
    <w:basedOn w:val="a"/>
    <w:next w:val="a"/>
    <w:link w:val="1Char"/>
    <w:uiPriority w:val="9"/>
    <w:qFormat/>
    <w:rsid w:val="001305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nhideWhenUsed/>
    <w:qFormat/>
    <w:rsid w:val="001305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13050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13050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13050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13050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13050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13050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13050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30505"/>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rsid w:val="00130505"/>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130505"/>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130505"/>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130505"/>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130505"/>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130505"/>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130505"/>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130505"/>
    <w:rPr>
      <w:rFonts w:eastAsiaTheme="majorEastAsia" w:cstheme="majorBidi"/>
      <w:color w:val="272727" w:themeColor="text1" w:themeTint="D8"/>
    </w:rPr>
  </w:style>
  <w:style w:type="paragraph" w:styleId="a3">
    <w:name w:val="Title"/>
    <w:basedOn w:val="a"/>
    <w:next w:val="a"/>
    <w:link w:val="Char"/>
    <w:uiPriority w:val="10"/>
    <w:qFormat/>
    <w:rsid w:val="00130505"/>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13050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30505"/>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130505"/>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130505"/>
    <w:pPr>
      <w:spacing w:before="160"/>
      <w:jc w:val="center"/>
    </w:pPr>
    <w:rPr>
      <w:i/>
      <w:iCs/>
      <w:color w:val="404040" w:themeColor="text1" w:themeTint="BF"/>
    </w:rPr>
  </w:style>
  <w:style w:type="character" w:customStyle="1" w:styleId="Char1">
    <w:name w:val="Απόσπασμα Char"/>
    <w:basedOn w:val="a0"/>
    <w:link w:val="a5"/>
    <w:uiPriority w:val="29"/>
    <w:rsid w:val="00130505"/>
    <w:rPr>
      <w:i/>
      <w:iCs/>
      <w:color w:val="404040" w:themeColor="text1" w:themeTint="BF"/>
    </w:rPr>
  </w:style>
  <w:style w:type="paragraph" w:styleId="a6">
    <w:name w:val="List Paragraph"/>
    <w:aliases w:val="Γράφημα,Bullet21,Bullet22,Bullet23,Bullet211,Bullet24,Bullet25,Bullet26,Bullet27,bl11,Bullet212,Bullet28,bl12,Bullet213,Bullet29,bl13,Bullet214,Bullet210,Bullet215,Επικεφαλίδα_Cv,List Paragraph1,bl1,Bulleted List 1,FooterText,列出段落,Task"/>
    <w:basedOn w:val="a"/>
    <w:link w:val="Char2"/>
    <w:uiPriority w:val="34"/>
    <w:qFormat/>
    <w:rsid w:val="00130505"/>
    <w:pPr>
      <w:ind w:left="720"/>
      <w:contextualSpacing/>
    </w:pPr>
  </w:style>
  <w:style w:type="character" w:styleId="a7">
    <w:name w:val="Intense Emphasis"/>
    <w:basedOn w:val="a0"/>
    <w:uiPriority w:val="21"/>
    <w:qFormat/>
    <w:rsid w:val="00130505"/>
    <w:rPr>
      <w:i/>
      <w:iCs/>
      <w:color w:val="0F4761" w:themeColor="accent1" w:themeShade="BF"/>
    </w:rPr>
  </w:style>
  <w:style w:type="paragraph" w:styleId="a8">
    <w:name w:val="Intense Quote"/>
    <w:basedOn w:val="a"/>
    <w:next w:val="a"/>
    <w:link w:val="Char3"/>
    <w:uiPriority w:val="30"/>
    <w:qFormat/>
    <w:rsid w:val="001305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εισαγωγικό Char"/>
    <w:basedOn w:val="a0"/>
    <w:link w:val="a8"/>
    <w:uiPriority w:val="30"/>
    <w:rsid w:val="00130505"/>
    <w:rPr>
      <w:i/>
      <w:iCs/>
      <w:color w:val="0F4761" w:themeColor="accent1" w:themeShade="BF"/>
    </w:rPr>
  </w:style>
  <w:style w:type="character" w:styleId="a9">
    <w:name w:val="Intense Reference"/>
    <w:basedOn w:val="a0"/>
    <w:uiPriority w:val="32"/>
    <w:qFormat/>
    <w:rsid w:val="00130505"/>
    <w:rPr>
      <w:b/>
      <w:bCs/>
      <w:smallCaps/>
      <w:color w:val="0F4761" w:themeColor="accent1" w:themeShade="BF"/>
      <w:spacing w:val="5"/>
    </w:rPr>
  </w:style>
  <w:style w:type="paragraph" w:styleId="aa">
    <w:name w:val="header"/>
    <w:aliases w:val="hd,Header Titlos Prosforas,ContentsHeader,Headertext,ho,header odd,Alt Header,h,encabezado"/>
    <w:basedOn w:val="a"/>
    <w:link w:val="Char4"/>
    <w:rsid w:val="00130505"/>
  </w:style>
  <w:style w:type="character" w:customStyle="1" w:styleId="Char4">
    <w:name w:val="Κεφαλίδα Char"/>
    <w:aliases w:val="hd Char,Header Titlos Prosforas Char,ContentsHeader Char,Headertext Char,ho Char,header odd Char,Alt Header Char,h Char,encabezado Char"/>
    <w:basedOn w:val="a0"/>
    <w:link w:val="aa"/>
    <w:rsid w:val="00130505"/>
    <w:rPr>
      <w:rFonts w:ascii="Calibri" w:eastAsia="Times New Roman" w:hAnsi="Calibri" w:cs="Calibri"/>
      <w:kern w:val="0"/>
      <w:sz w:val="22"/>
      <w:lang w:val="en-GB" w:eastAsia="zh-CN"/>
      <w14:ligatures w14:val="none"/>
    </w:rPr>
  </w:style>
  <w:style w:type="table" w:styleId="ab">
    <w:name w:val="Table Grid"/>
    <w:basedOn w:val="a1"/>
    <w:uiPriority w:val="39"/>
    <w:rsid w:val="00130505"/>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link w:val="a6"/>
    <w:uiPriority w:val="34"/>
    <w:qFormat/>
    <w:locked/>
    <w:rsid w:val="001305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505"/>
    <w:pPr>
      <w:suppressAutoHyphens/>
      <w:spacing w:after="120" w:line="240" w:lineRule="auto"/>
      <w:jc w:val="both"/>
    </w:pPr>
    <w:rPr>
      <w:rFonts w:ascii="Calibri" w:eastAsia="Times New Roman" w:hAnsi="Calibri" w:cs="Calibri"/>
      <w:kern w:val="0"/>
      <w:sz w:val="22"/>
      <w:lang w:val="en-GB" w:eastAsia="zh-CN"/>
      <w14:ligatures w14:val="none"/>
    </w:rPr>
  </w:style>
  <w:style w:type="paragraph" w:styleId="1">
    <w:name w:val="heading 1"/>
    <w:basedOn w:val="a"/>
    <w:next w:val="a"/>
    <w:link w:val="1Char"/>
    <w:uiPriority w:val="9"/>
    <w:qFormat/>
    <w:rsid w:val="001305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nhideWhenUsed/>
    <w:qFormat/>
    <w:rsid w:val="001305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13050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13050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13050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13050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13050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13050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13050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30505"/>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rsid w:val="00130505"/>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130505"/>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130505"/>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130505"/>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130505"/>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130505"/>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130505"/>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130505"/>
    <w:rPr>
      <w:rFonts w:eastAsiaTheme="majorEastAsia" w:cstheme="majorBidi"/>
      <w:color w:val="272727" w:themeColor="text1" w:themeTint="D8"/>
    </w:rPr>
  </w:style>
  <w:style w:type="paragraph" w:styleId="a3">
    <w:name w:val="Title"/>
    <w:basedOn w:val="a"/>
    <w:next w:val="a"/>
    <w:link w:val="Char"/>
    <w:uiPriority w:val="10"/>
    <w:qFormat/>
    <w:rsid w:val="00130505"/>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13050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30505"/>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130505"/>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130505"/>
    <w:pPr>
      <w:spacing w:before="160"/>
      <w:jc w:val="center"/>
    </w:pPr>
    <w:rPr>
      <w:i/>
      <w:iCs/>
      <w:color w:val="404040" w:themeColor="text1" w:themeTint="BF"/>
    </w:rPr>
  </w:style>
  <w:style w:type="character" w:customStyle="1" w:styleId="Char1">
    <w:name w:val="Απόσπασμα Char"/>
    <w:basedOn w:val="a0"/>
    <w:link w:val="a5"/>
    <w:uiPriority w:val="29"/>
    <w:rsid w:val="00130505"/>
    <w:rPr>
      <w:i/>
      <w:iCs/>
      <w:color w:val="404040" w:themeColor="text1" w:themeTint="BF"/>
    </w:rPr>
  </w:style>
  <w:style w:type="paragraph" w:styleId="a6">
    <w:name w:val="List Paragraph"/>
    <w:aliases w:val="Γράφημα,Bullet21,Bullet22,Bullet23,Bullet211,Bullet24,Bullet25,Bullet26,Bullet27,bl11,Bullet212,Bullet28,bl12,Bullet213,Bullet29,bl13,Bullet214,Bullet210,Bullet215,Επικεφαλίδα_Cv,List Paragraph1,bl1,Bulleted List 1,FooterText,列出段落,Task"/>
    <w:basedOn w:val="a"/>
    <w:link w:val="Char2"/>
    <w:uiPriority w:val="34"/>
    <w:qFormat/>
    <w:rsid w:val="00130505"/>
    <w:pPr>
      <w:ind w:left="720"/>
      <w:contextualSpacing/>
    </w:pPr>
  </w:style>
  <w:style w:type="character" w:styleId="a7">
    <w:name w:val="Intense Emphasis"/>
    <w:basedOn w:val="a0"/>
    <w:uiPriority w:val="21"/>
    <w:qFormat/>
    <w:rsid w:val="00130505"/>
    <w:rPr>
      <w:i/>
      <w:iCs/>
      <w:color w:val="0F4761" w:themeColor="accent1" w:themeShade="BF"/>
    </w:rPr>
  </w:style>
  <w:style w:type="paragraph" w:styleId="a8">
    <w:name w:val="Intense Quote"/>
    <w:basedOn w:val="a"/>
    <w:next w:val="a"/>
    <w:link w:val="Char3"/>
    <w:uiPriority w:val="30"/>
    <w:qFormat/>
    <w:rsid w:val="001305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εισαγωγικό Char"/>
    <w:basedOn w:val="a0"/>
    <w:link w:val="a8"/>
    <w:uiPriority w:val="30"/>
    <w:rsid w:val="00130505"/>
    <w:rPr>
      <w:i/>
      <w:iCs/>
      <w:color w:val="0F4761" w:themeColor="accent1" w:themeShade="BF"/>
    </w:rPr>
  </w:style>
  <w:style w:type="character" w:styleId="a9">
    <w:name w:val="Intense Reference"/>
    <w:basedOn w:val="a0"/>
    <w:uiPriority w:val="32"/>
    <w:qFormat/>
    <w:rsid w:val="00130505"/>
    <w:rPr>
      <w:b/>
      <w:bCs/>
      <w:smallCaps/>
      <w:color w:val="0F4761" w:themeColor="accent1" w:themeShade="BF"/>
      <w:spacing w:val="5"/>
    </w:rPr>
  </w:style>
  <w:style w:type="paragraph" w:styleId="aa">
    <w:name w:val="header"/>
    <w:aliases w:val="hd,Header Titlos Prosforas,ContentsHeader,Headertext,ho,header odd,Alt Header,h,encabezado"/>
    <w:basedOn w:val="a"/>
    <w:link w:val="Char4"/>
    <w:rsid w:val="00130505"/>
  </w:style>
  <w:style w:type="character" w:customStyle="1" w:styleId="Char4">
    <w:name w:val="Κεφαλίδα Char"/>
    <w:aliases w:val="hd Char,Header Titlos Prosforas Char,ContentsHeader Char,Headertext Char,ho Char,header odd Char,Alt Header Char,h Char,encabezado Char"/>
    <w:basedOn w:val="a0"/>
    <w:link w:val="aa"/>
    <w:rsid w:val="00130505"/>
    <w:rPr>
      <w:rFonts w:ascii="Calibri" w:eastAsia="Times New Roman" w:hAnsi="Calibri" w:cs="Calibri"/>
      <w:kern w:val="0"/>
      <w:sz w:val="22"/>
      <w:lang w:val="en-GB" w:eastAsia="zh-CN"/>
      <w14:ligatures w14:val="none"/>
    </w:rPr>
  </w:style>
  <w:style w:type="table" w:styleId="ab">
    <w:name w:val="Table Grid"/>
    <w:basedOn w:val="a1"/>
    <w:uiPriority w:val="39"/>
    <w:rsid w:val="00130505"/>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link w:val="a6"/>
    <w:uiPriority w:val="34"/>
    <w:qFormat/>
    <w:locked/>
    <w:rsid w:val="001305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509</Words>
  <Characters>2753</Characters>
  <Application>Microsoft Office Word</Application>
  <DocSecurity>0</DocSecurity>
  <Lines>22</Lines>
  <Paragraphs>6</Paragraphs>
  <ScaleCrop>false</ScaleCrop>
  <Company/>
  <LinksUpToDate>false</LinksUpToDate>
  <CharactersWithSpaces>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Pap</dc:creator>
  <cp:keywords/>
  <dc:description/>
  <cp:lastModifiedBy>Νεκταρία Δρούγκα</cp:lastModifiedBy>
  <cp:revision>3</cp:revision>
  <dcterms:created xsi:type="dcterms:W3CDTF">2025-02-14T10:50:00Z</dcterms:created>
  <dcterms:modified xsi:type="dcterms:W3CDTF">2025-02-18T07:48:00Z</dcterms:modified>
</cp:coreProperties>
</file>